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F88D5" w14:textId="77777777" w:rsidR="009832C5" w:rsidRPr="004F5862" w:rsidRDefault="009832C5" w:rsidP="00956DEB">
      <w:pPr>
        <w:pStyle w:val="NormalWeb"/>
        <w:spacing w:after="0" w:afterAutospacing="0"/>
        <w:jc w:val="center"/>
        <w:rPr>
          <w:rFonts w:ascii="Tahoma" w:hAnsi="Tahoma" w:cs="Tahoma"/>
          <w:color w:val="000000"/>
          <w:sz w:val="20"/>
          <w:szCs w:val="20"/>
        </w:rPr>
      </w:pPr>
      <w:proofErr w:type="gramStart"/>
      <w:r w:rsidRPr="004F5862">
        <w:rPr>
          <w:rFonts w:ascii="Tahoma" w:hAnsi="Tahoma" w:cs="Tahoma"/>
          <w:b/>
          <w:bCs/>
          <w:color w:val="000000"/>
          <w:sz w:val="20"/>
          <w:szCs w:val="20"/>
        </w:rPr>
        <w:t>V</w:t>
      </w:r>
      <w:r w:rsidR="00956DEB" w:rsidRPr="004F5862">
        <w:rPr>
          <w:rFonts w:ascii="Tahoma" w:hAnsi="Tahoma" w:cs="Tahoma"/>
          <w:b/>
          <w:bCs/>
          <w:color w:val="000000"/>
          <w:sz w:val="20"/>
          <w:szCs w:val="20"/>
        </w:rPr>
        <w:t>EKALET</w:t>
      </w:r>
      <w:r w:rsidR="00C65F90" w:rsidRPr="004F5862">
        <w:rPr>
          <w:rFonts w:ascii="Tahoma" w:hAnsi="Tahoma" w:cs="Tahoma"/>
          <w:b/>
          <w:bCs/>
          <w:color w:val="000000"/>
          <w:sz w:val="20"/>
          <w:szCs w:val="20"/>
        </w:rPr>
        <w:t>NAME</w:t>
      </w:r>
      <w:proofErr w:type="gramEnd"/>
    </w:p>
    <w:p w14:paraId="52C905D1" w14:textId="4E1E71D9" w:rsidR="00ED2BA7" w:rsidRDefault="26604494" w:rsidP="00ED2BA7">
      <w:pPr>
        <w:rPr>
          <w:sz w:val="22"/>
          <w:szCs w:val="22"/>
        </w:rPr>
      </w:pPr>
      <w:r w:rsidRPr="26604494">
        <w:rPr>
          <w:rFonts w:ascii="Tahoma" w:hAnsi="Tahoma" w:cs="Tahoma"/>
          <w:color w:val="000000" w:themeColor="text1"/>
          <w:sz w:val="20"/>
          <w:szCs w:val="20"/>
        </w:rPr>
        <w:t xml:space="preserve">Şirketimizin adına gelen veya gönderilen firmamızca belirlenip bildirilecek eşyaların Serbest Dolaşıma Giriş, Transit, Gümrük Antrepo, Dahilde İşleme, Gümrük Kontrolü Altında İşleme, Geçici İthalat, Hariçte işleme, İhracat Rejimlerine ve ATA Karnesi işlemine tabi tutulacak her türlü </w:t>
      </w:r>
      <w:proofErr w:type="gramStart"/>
      <w:r w:rsidRPr="26604494">
        <w:rPr>
          <w:rFonts w:ascii="Tahoma" w:hAnsi="Tahoma" w:cs="Tahoma"/>
          <w:color w:val="000000" w:themeColor="text1"/>
          <w:sz w:val="20"/>
          <w:szCs w:val="20"/>
        </w:rPr>
        <w:t>eşyanın , gümrüğe</w:t>
      </w:r>
      <w:proofErr w:type="gramEnd"/>
      <w:r w:rsidRPr="26604494">
        <w:rPr>
          <w:rFonts w:ascii="Tahoma" w:hAnsi="Tahoma" w:cs="Tahoma"/>
          <w:color w:val="000000" w:themeColor="text1"/>
          <w:sz w:val="20"/>
          <w:szCs w:val="20"/>
        </w:rPr>
        <w:t xml:space="preserve"> sunulması, gümrükçe onaylanmış bir işlem veya kullanıma tabi tutulması, eşya ile ilgili olarak Bağlayıcı Tarife veya Bağlayıcı Menşe Bilgisi talep edilmesi ,Gümrük Uzlaşma Yönetmeliği kapsamında uzlaşma talebinde bulunmaya , uzlaşmaya katılmaya ,Komisyon teklif sunmaya , Komisyon teklifini kabul etmeye, uzlaşma tutanaklarını imzalamaya </w:t>
      </w:r>
      <w:proofErr w:type="spellStart"/>
      <w:r w:rsidRPr="26604494">
        <w:rPr>
          <w:rFonts w:ascii="Tahoma" w:hAnsi="Tahoma" w:cs="Tahoma"/>
          <w:color w:val="000000" w:themeColor="text1"/>
          <w:sz w:val="20"/>
          <w:szCs w:val="20"/>
        </w:rPr>
        <w:t>vb</w:t>
      </w:r>
      <w:proofErr w:type="spellEnd"/>
      <w:r w:rsidRPr="26604494">
        <w:rPr>
          <w:rFonts w:ascii="Tahoma" w:hAnsi="Tahoma" w:cs="Tahoma"/>
          <w:color w:val="000000" w:themeColor="text1"/>
          <w:sz w:val="20"/>
          <w:szCs w:val="20"/>
        </w:rPr>
        <w:t xml:space="preserve"> , OKSB, muafiyet ve istisna hükümlerinin uygulanması işlemleri ile ilgili olarak, Serbest Bölgelerde , İhracatçı Birliklerinde, Kambiyo Mercilerinde ,Ticaret Ve Sanayi Odalarında , Zirai karantinada, Hıfzıssıhha, Veteriner müdürlükleri ,Vilayet ve </w:t>
      </w:r>
      <w:proofErr w:type="spellStart"/>
      <w:r w:rsidRPr="26604494">
        <w:rPr>
          <w:rFonts w:ascii="Tahoma" w:hAnsi="Tahoma" w:cs="Tahoma"/>
          <w:color w:val="000000" w:themeColor="text1"/>
          <w:sz w:val="20"/>
          <w:szCs w:val="20"/>
        </w:rPr>
        <w:t>Konsolosluklarda,Elçiliklerde,Hazine</w:t>
      </w:r>
      <w:proofErr w:type="spellEnd"/>
      <w:r w:rsidRPr="26604494">
        <w:rPr>
          <w:rFonts w:ascii="Tahoma" w:hAnsi="Tahoma" w:cs="Tahoma"/>
          <w:color w:val="000000" w:themeColor="text1"/>
          <w:sz w:val="20"/>
          <w:szCs w:val="20"/>
        </w:rPr>
        <w:t xml:space="preserve"> Müsteşarlığı ,Ekonomi Bakanlığı, Gümrük ve Ticaret Bakanlığı, Bilim Sanayi Teknoloji, Çevre, Enerji, Maliye, Gıda Tarım Hayvancılık Bakanlıklarında, Tarım İl Müdürlüklerinde, Ekonomi Bakanlığı DTS Grup </w:t>
      </w:r>
      <w:proofErr w:type="spellStart"/>
      <w:r w:rsidRPr="26604494">
        <w:rPr>
          <w:rFonts w:ascii="Tahoma" w:hAnsi="Tahoma" w:cs="Tahoma"/>
          <w:color w:val="000000" w:themeColor="text1"/>
          <w:sz w:val="20"/>
          <w:szCs w:val="20"/>
        </w:rPr>
        <w:t>Başkanlıklarında,Türk</w:t>
      </w:r>
      <w:proofErr w:type="spellEnd"/>
      <w:r w:rsidRPr="26604494">
        <w:rPr>
          <w:rFonts w:ascii="Tahoma" w:hAnsi="Tahoma" w:cs="Tahoma"/>
          <w:color w:val="000000" w:themeColor="text1"/>
          <w:sz w:val="20"/>
          <w:szCs w:val="20"/>
        </w:rPr>
        <w:t xml:space="preserve"> Standartları </w:t>
      </w:r>
      <w:proofErr w:type="spellStart"/>
      <w:r w:rsidRPr="26604494">
        <w:rPr>
          <w:rFonts w:ascii="Tahoma" w:hAnsi="Tahoma" w:cs="Tahoma"/>
          <w:color w:val="000000" w:themeColor="text1"/>
          <w:sz w:val="20"/>
          <w:szCs w:val="20"/>
        </w:rPr>
        <w:t>Enstitüsünde,Enerji</w:t>
      </w:r>
      <w:proofErr w:type="spellEnd"/>
      <w:r w:rsidRPr="26604494">
        <w:rPr>
          <w:rFonts w:ascii="Tahoma" w:hAnsi="Tahoma" w:cs="Tahoma"/>
          <w:color w:val="000000" w:themeColor="text1"/>
          <w:sz w:val="20"/>
          <w:szCs w:val="20"/>
        </w:rPr>
        <w:t xml:space="preserve"> Piyasası Düzenleme Kurumu ,Çalışma ve Sosyal Güvenlik Bakanlığında ,Ticaret Borsalarında Bölge Ticaret Müdürlüklerinde, Sanayi İl Müdürlüklerinde ,Liman İşletmelerinde , Geçici depolama Yerlerinde ,Özel ve Genel Antrepolarda, dahil olmak üzere Bakanlıklarda , Müsteşarlıklarda, Genel Müdürlüklerde , Başmüdürlüklerde, </w:t>
      </w:r>
      <w:proofErr w:type="spellStart"/>
      <w:r w:rsidRPr="26604494">
        <w:rPr>
          <w:rFonts w:ascii="Tahoma" w:hAnsi="Tahoma" w:cs="Tahoma"/>
          <w:color w:val="000000" w:themeColor="text1"/>
          <w:sz w:val="20"/>
          <w:szCs w:val="20"/>
        </w:rPr>
        <w:t>Tasiş</w:t>
      </w:r>
      <w:proofErr w:type="spellEnd"/>
      <w:r w:rsidRPr="26604494">
        <w:rPr>
          <w:rFonts w:ascii="Tahoma" w:hAnsi="Tahoma" w:cs="Tahoma"/>
          <w:color w:val="000000" w:themeColor="text1"/>
          <w:sz w:val="20"/>
          <w:szCs w:val="20"/>
        </w:rPr>
        <w:t xml:space="preserve"> işletme Müdürlüklerinde, Gümrük ve Ticaret Bölge </w:t>
      </w:r>
      <w:proofErr w:type="spellStart"/>
      <w:r w:rsidRPr="26604494">
        <w:rPr>
          <w:rFonts w:ascii="Tahoma" w:hAnsi="Tahoma" w:cs="Tahoma"/>
          <w:color w:val="000000" w:themeColor="text1"/>
          <w:sz w:val="20"/>
          <w:szCs w:val="20"/>
        </w:rPr>
        <w:t>Müdürlüklerinde,Tüm</w:t>
      </w:r>
      <w:proofErr w:type="spellEnd"/>
      <w:r w:rsidRPr="26604494">
        <w:rPr>
          <w:rFonts w:ascii="Tahoma" w:hAnsi="Tahoma" w:cs="Tahoma"/>
          <w:color w:val="000000" w:themeColor="text1"/>
          <w:sz w:val="20"/>
          <w:szCs w:val="20"/>
        </w:rPr>
        <w:t xml:space="preserve"> resmi dairelerde mevzuatın Gümrük Müşavirlerine verdiği yetki ve sorumluluk çerçevesinde kullanılmak üzere kendilerine tevdi edeceğimiz uluslararası ticari ve hukuki teamüllere uygun olarak tarafımızca ve ilgili mahreç ülke şirketlerince tanzim edilen ve gerçek durumu yansıtan doğru ve sıhhatlerine ilişkin tüm sorumluluğu tarafımıza ait bulunan fatura ,proforma fatura, menşei ispat belgeleri, mahreç çıkış beyannamesi sureti, alım satım sözleşmesi, A.TR ,EUR.1,EUR-MED,FORM A,MENŞEİ sigorta poliçesi, taşıma belgeleri (ana/ara konşimento) ,çeki (ağırlık/kap) listesi, yatırım teşvik belgesi, nihai kullanım izin belgesi, navlun </w:t>
      </w:r>
      <w:proofErr w:type="spellStart"/>
      <w:r w:rsidRPr="26604494">
        <w:rPr>
          <w:rFonts w:ascii="Tahoma" w:hAnsi="Tahoma" w:cs="Tahoma"/>
          <w:color w:val="000000" w:themeColor="text1"/>
          <w:sz w:val="20"/>
          <w:szCs w:val="20"/>
        </w:rPr>
        <w:t>makbuzu,ekspertiz</w:t>
      </w:r>
      <w:proofErr w:type="spellEnd"/>
      <w:r w:rsidRPr="26604494">
        <w:rPr>
          <w:rFonts w:ascii="Tahoma" w:hAnsi="Tahoma" w:cs="Tahoma"/>
          <w:color w:val="000000" w:themeColor="text1"/>
          <w:sz w:val="20"/>
          <w:szCs w:val="20"/>
        </w:rPr>
        <w:t xml:space="preserve"> raporu, dahilde işleme izin belgesi, ithalat/ihracat izin belgeleri, gözetim ve korunma önlemleri çerçevesinde alınan belgeler ve eşyanın kıymetini etkileye bilecek </w:t>
      </w:r>
      <w:proofErr w:type="spellStart"/>
      <w:r w:rsidRPr="26604494">
        <w:rPr>
          <w:rFonts w:ascii="Tahoma" w:hAnsi="Tahoma" w:cs="Tahoma"/>
          <w:color w:val="000000" w:themeColor="text1"/>
          <w:sz w:val="20"/>
          <w:szCs w:val="20"/>
        </w:rPr>
        <w:t>royalti</w:t>
      </w:r>
      <w:proofErr w:type="spellEnd"/>
      <w:r w:rsidRPr="26604494">
        <w:rPr>
          <w:rFonts w:ascii="Tahoma" w:hAnsi="Tahoma" w:cs="Tahoma"/>
          <w:color w:val="000000" w:themeColor="text1"/>
          <w:sz w:val="20"/>
          <w:szCs w:val="20"/>
        </w:rPr>
        <w:t xml:space="preserve"> / lisans ödemeleri , satıcı ile aramızda münasebet bulunması ve ithalatımıza / ihracatımıza kısıtlama koşul veya edim konulması hallerinde bu duruma ilişkin tarafımızdan tevdi edilen bilgi ve  belgelere uygun olmak şartıyla gümrük beyannamelerinin ilgili kutularının ve gümrük kıymet bildirim formunun doldurulması ve imzalanması işlemlerinin ifası ve takibine yetkili olmak üzere, Eşya ile ilgili uygunluk yazıları, onay belgeleri, satış sonrası hizmet yeterlilik belgesi, garanti belgesi, kontrol belgesi, ithalat izleme belgesi, özel izin , ithalat </w:t>
      </w:r>
      <w:proofErr w:type="spellStart"/>
      <w:r w:rsidRPr="26604494">
        <w:rPr>
          <w:rFonts w:ascii="Tahoma" w:hAnsi="Tahoma" w:cs="Tahoma"/>
          <w:color w:val="000000" w:themeColor="text1"/>
          <w:sz w:val="20"/>
          <w:szCs w:val="20"/>
        </w:rPr>
        <w:t>izni,ihracat</w:t>
      </w:r>
      <w:proofErr w:type="spellEnd"/>
      <w:r w:rsidRPr="26604494">
        <w:rPr>
          <w:rFonts w:ascii="Tahoma" w:hAnsi="Tahoma" w:cs="Tahoma"/>
          <w:color w:val="000000" w:themeColor="text1"/>
          <w:sz w:val="20"/>
          <w:szCs w:val="20"/>
        </w:rPr>
        <w:t xml:space="preserve"> izni, TSE belgeleri, ölçü ayarlar, radyasyon güvenliği, </w:t>
      </w:r>
      <w:proofErr w:type="spellStart"/>
      <w:r w:rsidRPr="26604494">
        <w:rPr>
          <w:rFonts w:ascii="Tahoma" w:hAnsi="Tahoma" w:cs="Tahoma"/>
          <w:color w:val="000000" w:themeColor="text1"/>
          <w:sz w:val="20"/>
          <w:szCs w:val="20"/>
        </w:rPr>
        <w:t>TSE,Kontrol</w:t>
      </w:r>
      <w:proofErr w:type="spellEnd"/>
      <w:r w:rsidRPr="26604494">
        <w:rPr>
          <w:rFonts w:ascii="Tahoma" w:hAnsi="Tahoma" w:cs="Tahoma"/>
          <w:color w:val="000000" w:themeColor="text1"/>
          <w:sz w:val="20"/>
          <w:szCs w:val="20"/>
        </w:rPr>
        <w:t xml:space="preserve"> Belgeleri, dahilde işleme izin belgesi, yatırım teşvik belgesi, hariçte işleme izin belgesi, serbest bölge şirket kuruluş belgesi, faaliyet </w:t>
      </w:r>
      <w:proofErr w:type="spellStart"/>
      <w:r w:rsidRPr="26604494">
        <w:rPr>
          <w:rFonts w:ascii="Tahoma" w:hAnsi="Tahoma" w:cs="Tahoma"/>
          <w:color w:val="000000" w:themeColor="text1"/>
          <w:sz w:val="20"/>
          <w:szCs w:val="20"/>
        </w:rPr>
        <w:t>belgesi,giriş</w:t>
      </w:r>
      <w:proofErr w:type="spellEnd"/>
      <w:r w:rsidRPr="26604494">
        <w:rPr>
          <w:rFonts w:ascii="Tahoma" w:hAnsi="Tahoma" w:cs="Tahoma"/>
          <w:color w:val="000000" w:themeColor="text1"/>
          <w:sz w:val="20"/>
          <w:szCs w:val="20"/>
        </w:rPr>
        <w:t xml:space="preserve"> işlem formu , çıkış işlem formu, Gümrük statü </w:t>
      </w:r>
      <w:proofErr w:type="gramStart"/>
      <w:r w:rsidRPr="26604494">
        <w:rPr>
          <w:rFonts w:ascii="Tahoma" w:hAnsi="Tahoma" w:cs="Tahoma"/>
          <w:color w:val="000000" w:themeColor="text1"/>
          <w:sz w:val="20"/>
          <w:szCs w:val="20"/>
        </w:rPr>
        <w:t>belgesi ,muafiyet</w:t>
      </w:r>
      <w:proofErr w:type="gramEnd"/>
      <w:r w:rsidRPr="26604494">
        <w:rPr>
          <w:rFonts w:ascii="Tahoma" w:hAnsi="Tahoma" w:cs="Tahoma"/>
          <w:color w:val="000000" w:themeColor="text1"/>
          <w:sz w:val="20"/>
          <w:szCs w:val="20"/>
        </w:rPr>
        <w:t xml:space="preserve"> ve onay belgeleri, INF belgeleri gibi belgelerin alımı ile ilgili kuruluşlarda yapılacak her türlü iş ve işlemleri yürütmeye, işin gereği belgeleri tanzim ve imzaya yetkili olmak üzere, Konşimento almaya /ciro lamaya, Ve </w:t>
      </w:r>
      <w:proofErr w:type="spellStart"/>
      <w:r w:rsidRPr="26604494">
        <w:rPr>
          <w:rFonts w:ascii="Tahoma" w:hAnsi="Tahoma" w:cs="Tahoma"/>
          <w:color w:val="000000" w:themeColor="text1"/>
          <w:sz w:val="20"/>
          <w:szCs w:val="20"/>
        </w:rPr>
        <w:t>Acentalardan</w:t>
      </w:r>
      <w:proofErr w:type="spellEnd"/>
      <w:r w:rsidRPr="26604494">
        <w:rPr>
          <w:rFonts w:ascii="Tahoma" w:hAnsi="Tahoma" w:cs="Tahoma"/>
          <w:color w:val="000000" w:themeColor="text1"/>
          <w:sz w:val="20"/>
          <w:szCs w:val="20"/>
        </w:rPr>
        <w:t xml:space="preserve"> ordino almaya, tahmil tahliye ve teslim işlemleri yapmaya, yaptırmaya, eşyanın sevk ve nakline, rapor tutanak ve rezerve zaptı tanzim etmeye, ettirmeye ve imzalamaya, Acenteler, antrepolar ve liman işletmeleri nezdinde navlunlara antrepo ücretlerine itiraz ve eşyayı takip ve tetkike, eşyada herhangi bir hasar vukuunda bilirkişi talep etmeye, tespit yaptırmaya, vergi, resim, harç, teminat, depozito, fazla mesai, yolluk, harcırah ve navlun gibi bedelleri yatırmaya, bunlarla ilgili belgeleri teslim ve tesellüm etmeye, taahhütname imzalamaya ve ibraza , her türlü teminatı mal müdürlüğü veya saymanlık müdürlüğüne yatırmaya, bunlara ait itiraz işlemleri yapmaya, bunlara ait itiraz işlemleri yapmaya yatırılan bu bedelleri firmamız adına düzenlenmiş çekle geri almaya ve teminat mektuplarını geri almaya, bunlarla ilgili belgeleri teslim ve tesellüm etmeye, mal müdürlüğü veya Saymanlık Müdürlükler' inde iade edilen çek fazlalıklarının ilgili bankalardan tahsiline, navlun bedeller, ardiye mesai ücretleri yatırmaya ve yatırılmış olanları geri almaya, taahhütname imzalamaya, ve ibraza ve eşyanın gümrüklenmesi için yasal çerçeve içerisinde yapabileceğimiz tüm işlemleri ifaya ve ikmale mezun ve yetkili olmak üzere ve bunların yanında ihracat evrakı ile faturalarını tanzime ve imzaya; gümrük mevzuatının ön gördüğü eşyanın devri işlemlerini yapmaya ve imzaya,   İhracatçı Birlikleri Genel Sekreterlikleri tarafından hazırlanan E-Birlik Projesi kapsamında sunulan ve net-</w:t>
      </w:r>
      <w:proofErr w:type="spellStart"/>
      <w:r w:rsidRPr="26604494">
        <w:rPr>
          <w:rFonts w:ascii="Tahoma" w:hAnsi="Tahoma" w:cs="Tahoma"/>
          <w:color w:val="000000" w:themeColor="text1"/>
          <w:sz w:val="20"/>
          <w:szCs w:val="20"/>
        </w:rPr>
        <w:t>work</w:t>
      </w:r>
      <w:proofErr w:type="spellEnd"/>
      <w:r w:rsidRPr="26604494">
        <w:rPr>
          <w:rFonts w:ascii="Tahoma" w:hAnsi="Tahoma" w:cs="Tahoma"/>
          <w:color w:val="000000" w:themeColor="text1"/>
          <w:sz w:val="20"/>
          <w:szCs w:val="20"/>
        </w:rPr>
        <w:t xml:space="preserve"> ağları kullanılarak İhracat ile ilgili belge ve beyannamelerin elektronik ortamda kabul edilmesi ve onaylanması ile harç ve aidatların aynı teknoloji kullanılarak ödenmesi, ilgili sistemin kullanılması için sistem kullanım esaslarının gösterir taahhütnamelerin imzalanması ve söz konusu sistemin kullanılmasına yarayacak şifre/şifrelerin ve kullanıcı adının benim/bizim adımıza teslim alınmasına yetkili olmak üzere, Türk Standartları Enstitüsü, TSE İthalat Temsilcilikleri, TSE Kalite Kampüsü; TSE tarafından yetkilendirilmiş laboratuvarlarda yapılacak işlemler; başvuru yapılması, taahhütname imzalanması, </w:t>
      </w:r>
      <w:proofErr w:type="spellStart"/>
      <w:r w:rsidRPr="26604494">
        <w:rPr>
          <w:rFonts w:ascii="Tahoma" w:hAnsi="Tahoma" w:cs="Tahoma"/>
          <w:color w:val="000000" w:themeColor="text1"/>
          <w:sz w:val="20"/>
          <w:szCs w:val="20"/>
        </w:rPr>
        <w:t>Just</w:t>
      </w:r>
      <w:proofErr w:type="spellEnd"/>
      <w:r w:rsidRPr="26604494">
        <w:rPr>
          <w:rFonts w:ascii="Tahoma" w:hAnsi="Tahoma" w:cs="Tahoma"/>
          <w:color w:val="000000" w:themeColor="text1"/>
          <w:sz w:val="20"/>
          <w:szCs w:val="20"/>
        </w:rPr>
        <w:t xml:space="preserve"> </w:t>
      </w:r>
      <w:proofErr w:type="spellStart"/>
      <w:r w:rsidRPr="26604494">
        <w:rPr>
          <w:rFonts w:ascii="Tahoma" w:hAnsi="Tahoma" w:cs="Tahoma"/>
          <w:color w:val="000000" w:themeColor="text1"/>
          <w:sz w:val="20"/>
          <w:szCs w:val="20"/>
        </w:rPr>
        <w:t>In</w:t>
      </w:r>
      <w:proofErr w:type="spellEnd"/>
      <w:r w:rsidRPr="26604494">
        <w:rPr>
          <w:rFonts w:ascii="Tahoma" w:hAnsi="Tahoma" w:cs="Tahoma"/>
          <w:color w:val="000000" w:themeColor="text1"/>
          <w:sz w:val="20"/>
          <w:szCs w:val="20"/>
        </w:rPr>
        <w:t xml:space="preserve"> Time ile ilgili her türlü başvuru ve taahhütnamelerin imzalanması,  buralarda iş takibi, numune </w:t>
      </w:r>
      <w:proofErr w:type="spellStart"/>
      <w:r w:rsidRPr="26604494">
        <w:rPr>
          <w:rFonts w:ascii="Tahoma" w:hAnsi="Tahoma" w:cs="Tahoma"/>
          <w:color w:val="000000" w:themeColor="text1"/>
          <w:sz w:val="20"/>
          <w:szCs w:val="20"/>
        </w:rPr>
        <w:t>alınması,ücretlerin</w:t>
      </w:r>
      <w:proofErr w:type="spellEnd"/>
      <w:r w:rsidRPr="26604494">
        <w:rPr>
          <w:rFonts w:ascii="Tahoma" w:hAnsi="Tahoma" w:cs="Tahoma"/>
          <w:color w:val="000000" w:themeColor="text1"/>
          <w:sz w:val="20"/>
          <w:szCs w:val="20"/>
        </w:rPr>
        <w:t xml:space="preserve"> ödenmesi, </w:t>
      </w:r>
      <w:r w:rsidRPr="26604494">
        <w:rPr>
          <w:rFonts w:ascii="Tahoma" w:hAnsi="Tahoma" w:cs="Tahoma"/>
          <w:color w:val="000000" w:themeColor="text1"/>
          <w:sz w:val="20"/>
          <w:szCs w:val="20"/>
        </w:rPr>
        <w:lastRenderedPageBreak/>
        <w:t xml:space="preserve">,olumlu/olumsuz deney ve inceleme sonuçlarının alınması ,deney ve inceleme sonucunda firmamız adına alınan numunelerin geri alınması, deney/inceleme sonuçlarına itiraz , olumsuzluk yazılarının alınması, beyan öncesi inceleme /herhangi bir ithalat işlemi  için kapsam sorma gibi yasal çerçeve içerisinde yapabileceğimiz tüm işlemlerde yetkili olmak üzere , İstanbul, Bahçelievler, </w:t>
      </w:r>
      <w:proofErr w:type="spellStart"/>
      <w:r w:rsidRPr="26604494">
        <w:rPr>
          <w:rFonts w:ascii="Tahoma" w:hAnsi="Tahoma" w:cs="Tahoma"/>
          <w:color w:val="000000" w:themeColor="text1"/>
          <w:sz w:val="20"/>
          <w:szCs w:val="20"/>
        </w:rPr>
        <w:t>Yenibosna</w:t>
      </w:r>
      <w:proofErr w:type="spellEnd"/>
      <w:r w:rsidRPr="26604494">
        <w:rPr>
          <w:rFonts w:ascii="Tahoma" w:hAnsi="Tahoma" w:cs="Tahoma"/>
          <w:color w:val="000000" w:themeColor="text1"/>
          <w:sz w:val="20"/>
          <w:szCs w:val="20"/>
        </w:rPr>
        <w:t xml:space="preserve"> Merkez </w:t>
      </w:r>
      <w:proofErr w:type="spellStart"/>
      <w:r w:rsidRPr="26604494">
        <w:rPr>
          <w:rFonts w:ascii="Tahoma" w:hAnsi="Tahoma" w:cs="Tahoma"/>
          <w:color w:val="000000" w:themeColor="text1"/>
          <w:sz w:val="20"/>
          <w:szCs w:val="20"/>
        </w:rPr>
        <w:t>mah.Kavak</w:t>
      </w:r>
      <w:proofErr w:type="spellEnd"/>
      <w:r w:rsidRPr="26604494">
        <w:rPr>
          <w:rFonts w:ascii="Tahoma" w:hAnsi="Tahoma" w:cs="Tahoma"/>
          <w:color w:val="000000" w:themeColor="text1"/>
          <w:sz w:val="20"/>
          <w:szCs w:val="20"/>
        </w:rPr>
        <w:t xml:space="preserve"> sk.No.11 Kat.5/24 Business Port İstanbul  adresinde mukim ve </w:t>
      </w:r>
      <w:proofErr w:type="spellStart"/>
      <w:r w:rsidRPr="26604494">
        <w:rPr>
          <w:rFonts w:ascii="Tahoma" w:hAnsi="Tahoma" w:cs="Tahoma"/>
          <w:color w:val="000000" w:themeColor="text1"/>
          <w:sz w:val="20"/>
          <w:szCs w:val="20"/>
        </w:rPr>
        <w:t>Yenibosna</w:t>
      </w:r>
      <w:proofErr w:type="spellEnd"/>
      <w:r w:rsidRPr="26604494">
        <w:rPr>
          <w:rFonts w:ascii="Tahoma" w:hAnsi="Tahoma" w:cs="Tahoma"/>
          <w:color w:val="000000" w:themeColor="text1"/>
          <w:sz w:val="20"/>
          <w:szCs w:val="20"/>
        </w:rPr>
        <w:t xml:space="preserve"> Vergi dairesinin 3960704089 Vergi Sicil Numaralı mükellefi olan GKS GÜMRÜK MÜŞAVİRLİĞİ LTD. ŞTİ.’</w:t>
      </w:r>
      <w:proofErr w:type="spellStart"/>
      <w:r w:rsidRPr="26604494">
        <w:rPr>
          <w:rFonts w:ascii="Tahoma" w:hAnsi="Tahoma" w:cs="Tahoma"/>
          <w:color w:val="000000" w:themeColor="text1"/>
          <w:sz w:val="20"/>
          <w:szCs w:val="20"/>
        </w:rPr>
        <w:t>ni</w:t>
      </w:r>
      <w:proofErr w:type="spellEnd"/>
      <w:r w:rsidRPr="26604494">
        <w:rPr>
          <w:rFonts w:ascii="Tahoma" w:hAnsi="Tahoma" w:cs="Tahoma"/>
          <w:color w:val="000000" w:themeColor="text1"/>
          <w:sz w:val="20"/>
          <w:szCs w:val="20"/>
        </w:rPr>
        <w:t xml:space="preserve"> , </w:t>
      </w:r>
      <w:ins w:id="0" w:author="Unknown" w:date="2009-08-25T12:59:00Z">
        <w:r w:rsidRPr="26604494">
          <w:rPr>
            <w:rFonts w:ascii="Tahoma" w:hAnsi="Tahoma" w:cs="Tahoma"/>
            <w:color w:val="000000" w:themeColor="text1"/>
            <w:sz w:val="20"/>
            <w:szCs w:val="20"/>
          </w:rPr>
          <w:t>12848</w:t>
        </w:r>
      </w:ins>
      <w:r w:rsidRPr="26604494">
        <w:rPr>
          <w:rFonts w:ascii="Tahoma" w:hAnsi="Tahoma" w:cs="Tahoma"/>
          <w:color w:val="000000" w:themeColor="text1"/>
          <w:sz w:val="20"/>
          <w:szCs w:val="20"/>
        </w:rPr>
        <w:t>4</w:t>
      </w:r>
      <w:ins w:id="1" w:author="Unknown" w:date="2009-08-25T12:59:00Z">
        <w:r w:rsidRPr="26604494">
          <w:rPr>
            <w:rFonts w:ascii="Tahoma" w:hAnsi="Tahoma" w:cs="Tahoma"/>
            <w:color w:val="000000" w:themeColor="text1"/>
            <w:sz w:val="20"/>
            <w:szCs w:val="20"/>
          </w:rPr>
          <w:t>86168  T.C. Kimlik numaralı Gümrük Müşaviri HASAN GÜRCAN DOĞAN ‘ı</w:t>
        </w:r>
      </w:ins>
      <w:r w:rsidRPr="26604494">
        <w:rPr>
          <w:rFonts w:ascii="Tahoma" w:hAnsi="Tahoma" w:cs="Tahoma"/>
          <w:color w:val="000000" w:themeColor="text1"/>
          <w:sz w:val="20"/>
          <w:szCs w:val="20"/>
        </w:rPr>
        <w:t xml:space="preserve"> ve 24248077600 </w:t>
      </w:r>
      <w:proofErr w:type="spellStart"/>
      <w:r w:rsidRPr="26604494">
        <w:rPr>
          <w:rFonts w:ascii="Tahoma" w:hAnsi="Tahoma" w:cs="Tahoma"/>
          <w:color w:val="000000" w:themeColor="text1"/>
          <w:sz w:val="20"/>
          <w:szCs w:val="20"/>
        </w:rPr>
        <w:t>T.C.kimlik</w:t>
      </w:r>
      <w:proofErr w:type="spellEnd"/>
      <w:r w:rsidRPr="26604494">
        <w:rPr>
          <w:rFonts w:ascii="Tahoma" w:hAnsi="Tahoma" w:cs="Tahoma"/>
          <w:color w:val="000000" w:themeColor="text1"/>
          <w:sz w:val="20"/>
          <w:szCs w:val="20"/>
        </w:rPr>
        <w:t xml:space="preserve"> numaralı Gümrük Müşaviri MAHİR CİNET”İ  67204213780 T.C. Kimlik numaralı YAKUP ÖLÇEK ‘İ ve 27307161210 T.C Kimlik numaralı Gümrük Müşaviri YAVUZ ÖNCEL’İ </w:t>
      </w:r>
      <w:ins w:id="2" w:author="Unknown" w:date="2009-08-25T12:59:00Z">
        <w:r w:rsidRPr="26604494">
          <w:rPr>
            <w:rFonts w:ascii="Tahoma" w:hAnsi="Tahoma" w:cs="Tahoma"/>
            <w:color w:val="000000" w:themeColor="text1"/>
            <w:sz w:val="20"/>
            <w:szCs w:val="20"/>
          </w:rPr>
          <w:t>d</w:t>
        </w:r>
        <w:r w:rsidRPr="26604494">
          <w:rPr>
            <w:rFonts w:ascii="Tahoma" w:hAnsi="Tahoma" w:cs="Tahoma"/>
            <w:sz w:val="20"/>
            <w:szCs w:val="20"/>
          </w:rPr>
          <w:t>olaylı temsil yolu ile temsil</w:t>
        </w:r>
        <w:r w:rsidRPr="26604494">
          <w:rPr>
            <w:rFonts w:ascii="Tahoma" w:hAnsi="Tahoma" w:cs="Tahoma"/>
            <w:color w:val="000000" w:themeColor="text1"/>
            <w:sz w:val="20"/>
            <w:szCs w:val="20"/>
          </w:rPr>
          <w:t xml:space="preserve"> etmeye ve </w:t>
        </w:r>
      </w:ins>
      <w:r w:rsidRPr="26604494">
        <w:rPr>
          <w:rFonts w:ascii="Tahoma" w:hAnsi="Tahoma" w:cs="Tahoma"/>
          <w:color w:val="000000" w:themeColor="text1"/>
          <w:sz w:val="20"/>
          <w:szCs w:val="20"/>
        </w:rPr>
        <w:t xml:space="preserve">4458 sayılı Gümrük Kanunu ve Gümrük Yönetmeliğinde belirtilen yasal haklar çerçevesinde firmamız adına Türkiye Gümrük Bölgesi içinde eşyalarımızın gümrükçe onaylanmış bir işlem veya kullanıma tabi tutulmasına ilişkin her türlü gümrük işlemini takip edip sonuçlandırmak ve gümrük idarelerinde idari itiraz haklarımızı kullanmak üzere,  </w:t>
      </w:r>
      <w:ins w:id="3" w:author="Unknown" w:date="2009-08-25T12:59:00Z">
        <w:r w:rsidRPr="26604494">
          <w:rPr>
            <w:rFonts w:ascii="Tahoma" w:hAnsi="Tahoma" w:cs="Tahoma"/>
            <w:color w:val="000000" w:themeColor="text1"/>
            <w:sz w:val="20"/>
            <w:szCs w:val="20"/>
          </w:rPr>
          <w:t xml:space="preserve">SADUN MURAT CESUR (24151828450), </w:t>
        </w:r>
      </w:ins>
      <w:r w:rsidRPr="26604494">
        <w:rPr>
          <w:rFonts w:ascii="Tahoma" w:hAnsi="Tahoma" w:cs="Tahoma"/>
          <w:color w:val="000000" w:themeColor="text1"/>
          <w:sz w:val="20"/>
          <w:szCs w:val="20"/>
        </w:rPr>
        <w:t xml:space="preserve">AHMET CUMHUR BAŞAT (43192445822), CEM NEZİR TEKİN (51445196162) , </w:t>
      </w:r>
      <w:ins w:id="4" w:author="Unknown" w:date="2009-08-25T12:59:00Z">
        <w:r w:rsidRPr="26604494">
          <w:rPr>
            <w:rFonts w:ascii="Tahoma" w:hAnsi="Tahoma" w:cs="Tahoma"/>
            <w:color w:val="000000" w:themeColor="text1"/>
            <w:sz w:val="20"/>
            <w:szCs w:val="20"/>
          </w:rPr>
          <w:t>KENAN ŞAHİN (33077273114), ERCAN YAZICI (15602240730),</w:t>
        </w:r>
      </w:ins>
      <w:r w:rsidRPr="26604494">
        <w:rPr>
          <w:rFonts w:ascii="Tahoma" w:hAnsi="Tahoma" w:cs="Tahoma"/>
          <w:color w:val="000000" w:themeColor="text1"/>
          <w:sz w:val="20"/>
          <w:szCs w:val="20"/>
        </w:rPr>
        <w:t xml:space="preserve"> SEVAL AKDAĞ(53407080984), ARSLAN ŞAHİN( 45187309614), ZAFER UĞURLU (27497600094), SERKAN UĞURLU (27878587372), </w:t>
      </w:r>
      <w:proofErr w:type="spellStart"/>
      <w:r w:rsidRPr="26604494">
        <w:rPr>
          <w:rFonts w:ascii="Tahoma" w:hAnsi="Tahoma" w:cs="Tahoma"/>
          <w:color w:val="000000" w:themeColor="text1"/>
          <w:sz w:val="20"/>
          <w:szCs w:val="20"/>
        </w:rPr>
        <w:t>Hümmet</w:t>
      </w:r>
      <w:proofErr w:type="spellEnd"/>
      <w:r w:rsidRPr="26604494">
        <w:rPr>
          <w:rFonts w:ascii="Tahoma" w:hAnsi="Tahoma" w:cs="Tahoma"/>
          <w:color w:val="000000" w:themeColor="text1"/>
          <w:sz w:val="20"/>
          <w:szCs w:val="20"/>
        </w:rPr>
        <w:t xml:space="preserve"> DOĞAN (34837644076), Ali BİNGÖL (12296505954), </w:t>
      </w:r>
      <w:r w:rsidR="001A76DD">
        <w:rPr>
          <w:rFonts w:ascii="Tahoma" w:hAnsi="Tahoma" w:cs="Tahoma"/>
          <w:color w:val="000000" w:themeColor="text1"/>
          <w:sz w:val="20"/>
          <w:szCs w:val="20"/>
        </w:rPr>
        <w:t>BAKİ TUĞ KAYA</w:t>
      </w:r>
      <w:r w:rsidRPr="26604494">
        <w:rPr>
          <w:rFonts w:ascii="Tahoma" w:hAnsi="Tahoma" w:cs="Tahoma"/>
          <w:color w:val="000000" w:themeColor="text1"/>
          <w:sz w:val="20"/>
          <w:szCs w:val="20"/>
        </w:rPr>
        <w:t xml:space="preserve"> ( </w:t>
      </w:r>
      <w:r w:rsidR="001A76DD">
        <w:rPr>
          <w:rFonts w:ascii="Tahoma" w:hAnsi="Tahoma" w:cs="Tahoma"/>
          <w:color w:val="000000" w:themeColor="text1"/>
          <w:sz w:val="20"/>
          <w:szCs w:val="20"/>
        </w:rPr>
        <w:t>18766015510</w:t>
      </w:r>
      <w:r w:rsidRPr="26604494">
        <w:rPr>
          <w:rFonts w:ascii="Tahoma" w:hAnsi="Tahoma" w:cs="Tahoma"/>
          <w:color w:val="000000" w:themeColor="text1"/>
          <w:sz w:val="20"/>
          <w:szCs w:val="20"/>
        </w:rPr>
        <w:t>)</w:t>
      </w:r>
      <w:r w:rsidR="001A76DD">
        <w:rPr>
          <w:rFonts w:ascii="Tahoma" w:hAnsi="Tahoma" w:cs="Tahoma"/>
          <w:color w:val="000000" w:themeColor="text1"/>
          <w:sz w:val="20"/>
          <w:szCs w:val="20"/>
        </w:rPr>
        <w:t xml:space="preserve">, </w:t>
      </w:r>
      <w:r w:rsidRPr="26604494">
        <w:rPr>
          <w:rFonts w:ascii="Tahoma" w:hAnsi="Tahoma" w:cs="Tahoma"/>
          <w:color w:val="000000" w:themeColor="text1"/>
          <w:sz w:val="20"/>
          <w:szCs w:val="20"/>
        </w:rPr>
        <w:t xml:space="preserve"> MURAT ERCAN (14414490524) EMRE KARAMAN (12938606162), ÖZGÜR BAŞARAN (30929148118), ENEZ EROL (11689960752), ABDULLAH DEMİR (24551468140), AYHAN  ÖZ (25196339222), MURAT BOZKAYA (52084773196) </w:t>
      </w:r>
    </w:p>
    <w:p w14:paraId="7A84B53F" w14:textId="14340647" w:rsidR="00956DEB" w:rsidRPr="00E553E6" w:rsidRDefault="26604494" w:rsidP="00E553E6">
      <w:pPr>
        <w:jc w:val="both"/>
        <w:rPr>
          <w:rFonts w:ascii="Tahoma" w:hAnsi="Tahoma" w:cs="Tahoma"/>
          <w:color w:val="000000"/>
          <w:sz w:val="20"/>
          <w:szCs w:val="20"/>
        </w:rPr>
      </w:pPr>
      <w:r w:rsidRPr="26604494">
        <w:rPr>
          <w:rFonts w:ascii="Tahoma" w:hAnsi="Tahoma" w:cs="Tahoma"/>
          <w:color w:val="000000" w:themeColor="text1"/>
          <w:sz w:val="20"/>
          <w:szCs w:val="20"/>
        </w:rPr>
        <w:t>DEVRİM KENAR (35029326336), AHMET ADAŞ ( 30598469958)</w:t>
      </w:r>
      <w:r w:rsidR="00D564B7">
        <w:rPr>
          <w:rFonts w:ascii="Tahoma" w:hAnsi="Tahoma" w:cs="Tahoma"/>
          <w:color w:val="000000" w:themeColor="text1"/>
          <w:sz w:val="20"/>
          <w:szCs w:val="20"/>
        </w:rPr>
        <w:t xml:space="preserve"> METE CAN GÜNDOĞDU (2</w:t>
      </w:r>
      <w:bookmarkStart w:id="5" w:name="_GoBack"/>
      <w:r w:rsidR="00D564B7">
        <w:rPr>
          <w:rFonts w:ascii="Tahoma" w:hAnsi="Tahoma" w:cs="Tahoma"/>
          <w:color w:val="000000" w:themeColor="text1"/>
          <w:sz w:val="20"/>
          <w:szCs w:val="20"/>
        </w:rPr>
        <w:t>2454566666</w:t>
      </w:r>
      <w:bookmarkEnd w:id="5"/>
      <w:r w:rsidRPr="26604494">
        <w:rPr>
          <w:rFonts w:ascii="Tahoma" w:hAnsi="Tahoma" w:cs="Tahoma"/>
          <w:color w:val="000000" w:themeColor="text1"/>
          <w:sz w:val="20"/>
          <w:szCs w:val="20"/>
        </w:rPr>
        <w:t>) ÖZGÜR KOMBAK ( 18961864272) , ADNAN BAYTİMUR ( 18985150894), ÇOŞKUN ESKİOĞLU ( 162477649</w:t>
      </w:r>
      <w:r w:rsidR="003F1EF3">
        <w:rPr>
          <w:rFonts w:ascii="Tahoma" w:hAnsi="Tahoma" w:cs="Tahoma"/>
          <w:color w:val="000000" w:themeColor="text1"/>
          <w:sz w:val="20"/>
          <w:szCs w:val="20"/>
        </w:rPr>
        <w:t>4</w:t>
      </w:r>
      <w:r w:rsidRPr="26604494">
        <w:rPr>
          <w:rFonts w:ascii="Tahoma" w:hAnsi="Tahoma" w:cs="Tahoma"/>
          <w:color w:val="000000" w:themeColor="text1"/>
          <w:sz w:val="20"/>
          <w:szCs w:val="20"/>
        </w:rPr>
        <w:t xml:space="preserve">0) birlikte ve ayrı ayrı vekil tayin etmekle birlikte buraya kadar sayılı tüm konuların (yetkilerin) bir kısım veya tamamında bir başka şahsı da tevkil, teşrik ve azle yetkili olmak </w:t>
      </w:r>
      <w:proofErr w:type="gramStart"/>
      <w:r w:rsidRPr="26604494">
        <w:rPr>
          <w:rFonts w:ascii="Tahoma" w:hAnsi="Tahoma" w:cs="Tahoma"/>
          <w:color w:val="000000" w:themeColor="text1"/>
          <w:sz w:val="20"/>
          <w:szCs w:val="20"/>
        </w:rPr>
        <w:t>üzere  Süresiz</w:t>
      </w:r>
      <w:proofErr w:type="gramEnd"/>
      <w:r w:rsidRPr="26604494">
        <w:rPr>
          <w:rFonts w:ascii="Tahoma" w:hAnsi="Tahoma" w:cs="Tahoma"/>
          <w:color w:val="000000" w:themeColor="text1"/>
          <w:sz w:val="20"/>
          <w:szCs w:val="20"/>
        </w:rPr>
        <w:t xml:space="preserve">  vekil tayin ettik.</w:t>
      </w:r>
    </w:p>
    <w:p w14:paraId="3EBB3C51" w14:textId="77777777" w:rsidR="00956DEB" w:rsidRPr="0093793E" w:rsidRDefault="00956DEB" w:rsidP="00956DEB">
      <w:pPr>
        <w:pStyle w:val="NormalWeb"/>
        <w:spacing w:after="0" w:afterAutospacing="0"/>
        <w:jc w:val="both"/>
        <w:rPr>
          <w:rFonts w:ascii="Tahoma" w:hAnsi="Tahoma" w:cs="Tahoma"/>
          <w:color w:val="000000"/>
          <w:sz w:val="20"/>
          <w:szCs w:val="20"/>
        </w:rPr>
      </w:pPr>
      <w:proofErr w:type="gramStart"/>
      <w:r w:rsidRPr="0093793E">
        <w:rPr>
          <w:rFonts w:ascii="Tahoma" w:hAnsi="Tahoma" w:cs="Tahoma"/>
          <w:color w:val="000000"/>
          <w:sz w:val="20"/>
          <w:szCs w:val="20"/>
        </w:rPr>
        <w:t>VEKALET</w:t>
      </w:r>
      <w:proofErr w:type="gramEnd"/>
      <w:r w:rsidRPr="0093793E">
        <w:rPr>
          <w:rFonts w:ascii="Tahoma" w:hAnsi="Tahoma" w:cs="Tahoma"/>
          <w:color w:val="000000"/>
          <w:sz w:val="20"/>
          <w:szCs w:val="20"/>
        </w:rPr>
        <w:t xml:space="preserve"> VEREN </w:t>
      </w:r>
    </w:p>
    <w:p w14:paraId="2FDF518E" w14:textId="77777777" w:rsidR="00956DEB" w:rsidRPr="004F5862" w:rsidRDefault="00956DEB" w:rsidP="00956DEB">
      <w:pPr>
        <w:pStyle w:val="NormalWeb"/>
        <w:spacing w:after="0" w:afterAutospacing="0"/>
        <w:jc w:val="both"/>
        <w:rPr>
          <w:rFonts w:ascii="Tahoma" w:hAnsi="Tahoma" w:cs="Tahoma"/>
          <w:color w:val="000000"/>
          <w:sz w:val="20"/>
          <w:szCs w:val="20"/>
        </w:rPr>
      </w:pPr>
      <w:r w:rsidRPr="004F5862">
        <w:rPr>
          <w:rFonts w:ascii="Tahoma" w:hAnsi="Tahoma" w:cs="Tahoma"/>
          <w:color w:val="000000"/>
          <w:sz w:val="20"/>
          <w:szCs w:val="20"/>
        </w:rPr>
        <w:t>Firma Unvanı:</w:t>
      </w:r>
    </w:p>
    <w:p w14:paraId="0EDA6A54" w14:textId="77777777" w:rsidR="00956DEB" w:rsidRPr="004F5862" w:rsidRDefault="00956DEB" w:rsidP="00956DEB">
      <w:pPr>
        <w:pStyle w:val="NormalWeb"/>
        <w:spacing w:after="0" w:afterAutospacing="0"/>
        <w:jc w:val="both"/>
        <w:rPr>
          <w:rFonts w:ascii="Tahoma" w:hAnsi="Tahoma" w:cs="Tahoma"/>
          <w:color w:val="000000"/>
          <w:sz w:val="20"/>
          <w:szCs w:val="20"/>
        </w:rPr>
      </w:pPr>
      <w:r w:rsidRPr="004F5862">
        <w:rPr>
          <w:rFonts w:ascii="Tahoma" w:hAnsi="Tahoma" w:cs="Tahoma"/>
          <w:color w:val="000000"/>
          <w:sz w:val="20"/>
          <w:szCs w:val="20"/>
        </w:rPr>
        <w:t xml:space="preserve">Firma Adresi: </w:t>
      </w:r>
    </w:p>
    <w:p w14:paraId="1D137EDE" w14:textId="77777777" w:rsidR="00956DEB" w:rsidRPr="004F5862" w:rsidRDefault="00956DEB" w:rsidP="00956DEB">
      <w:pPr>
        <w:pStyle w:val="NormalWeb"/>
        <w:spacing w:after="0" w:afterAutospacing="0"/>
        <w:jc w:val="both"/>
        <w:rPr>
          <w:rFonts w:ascii="Tahoma" w:hAnsi="Tahoma" w:cs="Tahoma"/>
          <w:color w:val="000000"/>
          <w:sz w:val="20"/>
          <w:szCs w:val="20"/>
        </w:rPr>
      </w:pPr>
      <w:r w:rsidRPr="004F5862">
        <w:rPr>
          <w:rFonts w:ascii="Tahoma" w:hAnsi="Tahoma" w:cs="Tahoma"/>
          <w:color w:val="000000"/>
          <w:sz w:val="20"/>
          <w:szCs w:val="20"/>
        </w:rPr>
        <w:t xml:space="preserve">Firma Vergi Dairesi: </w:t>
      </w:r>
    </w:p>
    <w:p w14:paraId="56BFB6D7" w14:textId="77777777" w:rsidR="00956DEB" w:rsidRPr="004F5862" w:rsidRDefault="00956DEB" w:rsidP="00956DEB">
      <w:pPr>
        <w:pStyle w:val="NormalWeb"/>
        <w:spacing w:after="0" w:afterAutospacing="0"/>
        <w:jc w:val="both"/>
        <w:rPr>
          <w:rFonts w:ascii="Tahoma" w:hAnsi="Tahoma" w:cs="Tahoma"/>
          <w:color w:val="000000"/>
          <w:sz w:val="20"/>
          <w:szCs w:val="20"/>
        </w:rPr>
      </w:pPr>
      <w:r w:rsidRPr="004F5862">
        <w:rPr>
          <w:rFonts w:ascii="Tahoma" w:hAnsi="Tahoma" w:cs="Tahoma"/>
          <w:color w:val="000000"/>
          <w:sz w:val="20"/>
          <w:szCs w:val="20"/>
        </w:rPr>
        <w:t xml:space="preserve">Vergi Daire Sicil Numarası: </w:t>
      </w:r>
    </w:p>
    <w:p w14:paraId="672A6659" w14:textId="77777777" w:rsidR="007D093E" w:rsidRDefault="007D093E" w:rsidP="00956DEB">
      <w:pPr>
        <w:jc w:val="both"/>
        <w:rPr>
          <w:rFonts w:ascii="Tahoma" w:hAnsi="Tahoma" w:cs="Tahoma"/>
          <w:color w:val="000000"/>
          <w:sz w:val="20"/>
          <w:szCs w:val="20"/>
        </w:rPr>
      </w:pPr>
    </w:p>
    <w:p w14:paraId="0A37501D" w14:textId="77777777" w:rsidR="00756801" w:rsidRDefault="00756801" w:rsidP="00956DEB">
      <w:pPr>
        <w:jc w:val="both"/>
        <w:rPr>
          <w:rFonts w:ascii="Tahoma" w:hAnsi="Tahoma" w:cs="Tahoma"/>
          <w:color w:val="000000"/>
          <w:sz w:val="20"/>
          <w:szCs w:val="20"/>
        </w:rPr>
      </w:pPr>
    </w:p>
    <w:p w14:paraId="5DAB6C7B" w14:textId="77777777" w:rsidR="009033C5" w:rsidRDefault="009033C5" w:rsidP="009033C5"/>
    <w:p w14:paraId="02EB378F" w14:textId="77777777" w:rsidR="009033C5" w:rsidRDefault="009033C5" w:rsidP="009033C5">
      <w:pPr>
        <w:jc w:val="both"/>
        <w:rPr>
          <w:rFonts w:ascii="Tahoma" w:hAnsi="Tahoma" w:cs="Tahoma"/>
          <w:color w:val="000000"/>
          <w:sz w:val="20"/>
          <w:szCs w:val="20"/>
        </w:rPr>
      </w:pPr>
    </w:p>
    <w:p w14:paraId="6A05A809" w14:textId="77777777" w:rsidR="009033C5" w:rsidRDefault="009033C5" w:rsidP="00956DEB">
      <w:pPr>
        <w:jc w:val="both"/>
        <w:rPr>
          <w:rFonts w:ascii="Tahoma" w:hAnsi="Tahoma" w:cs="Tahoma"/>
          <w:color w:val="000000"/>
          <w:sz w:val="20"/>
          <w:szCs w:val="20"/>
        </w:rPr>
      </w:pPr>
    </w:p>
    <w:sectPr w:rsidR="009033C5" w:rsidSect="00956DEB">
      <w:pgSz w:w="11906" w:h="16838"/>
      <w:pgMar w:top="1417" w:right="1417" w:bottom="125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653"/>
    <w:rsid w:val="0000142D"/>
    <w:rsid w:val="000122B4"/>
    <w:rsid w:val="00036B91"/>
    <w:rsid w:val="000822E4"/>
    <w:rsid w:val="000A529F"/>
    <w:rsid w:val="000E7D23"/>
    <w:rsid w:val="00183347"/>
    <w:rsid w:val="001A27C9"/>
    <w:rsid w:val="001A76DD"/>
    <w:rsid w:val="001C5C1F"/>
    <w:rsid w:val="001F4598"/>
    <w:rsid w:val="002051F1"/>
    <w:rsid w:val="00212653"/>
    <w:rsid w:val="00260900"/>
    <w:rsid w:val="00282A75"/>
    <w:rsid w:val="00367FE6"/>
    <w:rsid w:val="003A2A7C"/>
    <w:rsid w:val="003A38EC"/>
    <w:rsid w:val="003D289E"/>
    <w:rsid w:val="003E1229"/>
    <w:rsid w:val="003F1EF3"/>
    <w:rsid w:val="00410302"/>
    <w:rsid w:val="004310DF"/>
    <w:rsid w:val="004450EA"/>
    <w:rsid w:val="00464363"/>
    <w:rsid w:val="0048483F"/>
    <w:rsid w:val="004B65F4"/>
    <w:rsid w:val="004E1AB4"/>
    <w:rsid w:val="004E562E"/>
    <w:rsid w:val="004F5862"/>
    <w:rsid w:val="00522049"/>
    <w:rsid w:val="0052752E"/>
    <w:rsid w:val="00556FE7"/>
    <w:rsid w:val="00567173"/>
    <w:rsid w:val="005D5CFB"/>
    <w:rsid w:val="0064000D"/>
    <w:rsid w:val="00645EA0"/>
    <w:rsid w:val="006F0290"/>
    <w:rsid w:val="00710896"/>
    <w:rsid w:val="00756801"/>
    <w:rsid w:val="00762871"/>
    <w:rsid w:val="007B502E"/>
    <w:rsid w:val="007C2912"/>
    <w:rsid w:val="007D093E"/>
    <w:rsid w:val="007F2C51"/>
    <w:rsid w:val="00841F92"/>
    <w:rsid w:val="008B46AA"/>
    <w:rsid w:val="008C0D92"/>
    <w:rsid w:val="008C1ECE"/>
    <w:rsid w:val="008C2384"/>
    <w:rsid w:val="009033C5"/>
    <w:rsid w:val="0093793E"/>
    <w:rsid w:val="00942002"/>
    <w:rsid w:val="009425DD"/>
    <w:rsid w:val="00956DEB"/>
    <w:rsid w:val="00961AF4"/>
    <w:rsid w:val="009832C5"/>
    <w:rsid w:val="00984875"/>
    <w:rsid w:val="009A38CE"/>
    <w:rsid w:val="009C16E4"/>
    <w:rsid w:val="00A0357C"/>
    <w:rsid w:val="00A31531"/>
    <w:rsid w:val="00A346D1"/>
    <w:rsid w:val="00A62CAB"/>
    <w:rsid w:val="00A806D4"/>
    <w:rsid w:val="00AB21A9"/>
    <w:rsid w:val="00AD1BFE"/>
    <w:rsid w:val="00B16F40"/>
    <w:rsid w:val="00B345D6"/>
    <w:rsid w:val="00B35FC8"/>
    <w:rsid w:val="00B668F6"/>
    <w:rsid w:val="00B93E03"/>
    <w:rsid w:val="00BA176D"/>
    <w:rsid w:val="00BA46E7"/>
    <w:rsid w:val="00C5797D"/>
    <w:rsid w:val="00C600DA"/>
    <w:rsid w:val="00C65F90"/>
    <w:rsid w:val="00CD4A9A"/>
    <w:rsid w:val="00CE1718"/>
    <w:rsid w:val="00CE5F60"/>
    <w:rsid w:val="00CE65C7"/>
    <w:rsid w:val="00CF681B"/>
    <w:rsid w:val="00D01AD8"/>
    <w:rsid w:val="00D216DF"/>
    <w:rsid w:val="00D240D2"/>
    <w:rsid w:val="00D564B7"/>
    <w:rsid w:val="00D740E8"/>
    <w:rsid w:val="00DB3CEE"/>
    <w:rsid w:val="00DD0FFF"/>
    <w:rsid w:val="00DE0E21"/>
    <w:rsid w:val="00DE6041"/>
    <w:rsid w:val="00E010E1"/>
    <w:rsid w:val="00E06B2A"/>
    <w:rsid w:val="00E2551A"/>
    <w:rsid w:val="00E25A84"/>
    <w:rsid w:val="00E553E6"/>
    <w:rsid w:val="00E73B71"/>
    <w:rsid w:val="00E83E54"/>
    <w:rsid w:val="00EB3074"/>
    <w:rsid w:val="00ED2BA7"/>
    <w:rsid w:val="00ED4A6B"/>
    <w:rsid w:val="00F161C5"/>
    <w:rsid w:val="00F95693"/>
    <w:rsid w:val="00FB28D9"/>
    <w:rsid w:val="26604494"/>
  </w:rsids>
  <m:mathPr>
    <m:mathFont m:val="Cambria Math"/>
    <m:brkBin m:val="before"/>
    <m:brkBinSub m:val="--"/>
    <m:smallFrac m:val="0"/>
    <m:dispDef/>
    <m:lMargin m:val="0"/>
    <m:rMargin m:val="0"/>
    <m:defJc m:val="centerGroup"/>
    <m:wrapIndent m:val="1440"/>
    <m:intLim m:val="subSup"/>
    <m:naryLim m:val="undOvr"/>
  </m:mathPr>
  <w:themeFontLang w:val="tr-T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99D53"/>
  <w15:chartTrackingRefBased/>
  <w15:docId w15:val="{0521A0DD-D6F2-46CB-85F7-EE31F4F8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956DEB"/>
    <w:pPr>
      <w:spacing w:before="100" w:beforeAutospacing="1" w:after="100" w:afterAutospacing="1"/>
    </w:pPr>
  </w:style>
  <w:style w:type="paragraph" w:styleId="BalonMetni">
    <w:name w:val="Balloon Text"/>
    <w:basedOn w:val="Normal"/>
    <w:link w:val="BalonMetniChar"/>
    <w:rsid w:val="00BA176D"/>
    <w:rPr>
      <w:rFonts w:ascii="Segoe UI" w:hAnsi="Segoe UI" w:cs="Segoe UI"/>
      <w:sz w:val="18"/>
      <w:szCs w:val="18"/>
    </w:rPr>
  </w:style>
  <w:style w:type="character" w:customStyle="1" w:styleId="BalonMetniChar">
    <w:name w:val="Balon Metni Char"/>
    <w:link w:val="BalonMetni"/>
    <w:rsid w:val="00BA17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647872">
      <w:bodyDiv w:val="1"/>
      <w:marLeft w:val="0"/>
      <w:marRight w:val="0"/>
      <w:marTop w:val="0"/>
      <w:marBottom w:val="0"/>
      <w:divBdr>
        <w:top w:val="none" w:sz="0" w:space="0" w:color="auto"/>
        <w:left w:val="none" w:sz="0" w:space="0" w:color="auto"/>
        <w:bottom w:val="none" w:sz="0" w:space="0" w:color="auto"/>
        <w:right w:val="none" w:sz="0" w:space="0" w:color="auto"/>
      </w:divBdr>
    </w:div>
    <w:div w:id="1030495072">
      <w:bodyDiv w:val="1"/>
      <w:marLeft w:val="0"/>
      <w:marRight w:val="0"/>
      <w:marTop w:val="0"/>
      <w:marBottom w:val="0"/>
      <w:divBdr>
        <w:top w:val="none" w:sz="0" w:space="0" w:color="auto"/>
        <w:left w:val="none" w:sz="0" w:space="0" w:color="auto"/>
        <w:bottom w:val="none" w:sz="0" w:space="0" w:color="auto"/>
        <w:right w:val="none" w:sz="0" w:space="0" w:color="auto"/>
      </w:divBdr>
    </w:div>
    <w:div w:id="1668708737">
      <w:bodyDiv w:val="1"/>
      <w:marLeft w:val="0"/>
      <w:marRight w:val="0"/>
      <w:marTop w:val="0"/>
      <w:marBottom w:val="0"/>
      <w:divBdr>
        <w:top w:val="none" w:sz="0" w:space="0" w:color="auto"/>
        <w:left w:val="none" w:sz="0" w:space="0" w:color="auto"/>
        <w:bottom w:val="none" w:sz="0" w:space="0" w:color="auto"/>
        <w:right w:val="none" w:sz="0" w:space="0" w:color="auto"/>
      </w:divBdr>
    </w:div>
    <w:div w:id="188429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6CC46-FF13-47CA-922F-40BD368E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1188</Words>
  <Characters>6772</Characters>
  <Application>Microsoft Office Word</Application>
  <DocSecurity>0</DocSecurity>
  <Lines>56</Lines>
  <Paragraphs>15</Paragraphs>
  <ScaleCrop>false</ScaleCrop>
  <Company>Sir Gumrukleme</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VEKALET</dc:title>
  <dc:subject/>
  <dc:creator>acavdar</dc:creator>
  <cp:keywords/>
  <cp:lastModifiedBy>Yavuz Öncel</cp:lastModifiedBy>
  <cp:revision>11</cp:revision>
  <cp:lastPrinted>2019-09-23T17:19:00Z</cp:lastPrinted>
  <dcterms:created xsi:type="dcterms:W3CDTF">2022-10-17T14:56:00Z</dcterms:created>
  <dcterms:modified xsi:type="dcterms:W3CDTF">2022-12-01T12:25:00Z</dcterms:modified>
</cp:coreProperties>
</file>